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4D6CB2" w:rsidRPr="00AD3C21" w:rsidTr="003619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B2" w:rsidRDefault="004D6CB2" w:rsidP="003619B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B2" w:rsidRPr="00AD3C21" w:rsidRDefault="004D6CB2" w:rsidP="003619B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D6CB2">
              <w:rPr>
                <w:b/>
                <w:sz w:val="26"/>
                <w:szCs w:val="26"/>
                <w:lang w:val="en-US"/>
              </w:rPr>
              <w:t>203A100</w:t>
            </w:r>
          </w:p>
        </w:tc>
      </w:tr>
      <w:tr w:rsidR="004D6CB2" w:rsidTr="003619B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B2" w:rsidRDefault="004D6CB2" w:rsidP="003619B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CB2" w:rsidRPr="00C44B8B" w:rsidRDefault="004D6CB2" w:rsidP="003619B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4D6CB2">
              <w:rPr>
                <w:b/>
                <w:sz w:val="26"/>
                <w:szCs w:val="26"/>
                <w:u w:val="single"/>
                <w:lang w:val="en-US"/>
              </w:rPr>
              <w:t>2079477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5D403F" w:rsidRPr="004D6CB2">
        <w:rPr>
          <w:b/>
          <w:sz w:val="26"/>
          <w:szCs w:val="26"/>
        </w:rPr>
        <w:t>Сталь шестигранная 24мм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5D403F">
        <w:rPr>
          <w:sz w:val="24"/>
          <w:szCs w:val="24"/>
        </w:rPr>
        <w:t>ГОСТ 2879-69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5D403F" w:rsidRPr="004D6CB2">
        <w:rPr>
          <w:b/>
          <w:sz w:val="24"/>
          <w:szCs w:val="24"/>
          <w:u w:val="single"/>
        </w:rPr>
        <w:t xml:space="preserve">ГОСТ 2879-88 «Прокат стальной горячекатаный шестигранный. </w:t>
      </w:r>
      <w:proofErr w:type="spellStart"/>
      <w:r w:rsidR="005D403F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5D403F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C66" w:rsidRDefault="00541C66">
      <w:r>
        <w:separator/>
      </w:r>
    </w:p>
  </w:endnote>
  <w:endnote w:type="continuationSeparator" w:id="0">
    <w:p w:rsidR="00541C66" w:rsidRDefault="00541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C66" w:rsidRDefault="00541C66">
      <w:r>
        <w:separator/>
      </w:r>
    </w:p>
  </w:footnote>
  <w:footnote w:type="continuationSeparator" w:id="0">
    <w:p w:rsidR="00541C66" w:rsidRDefault="00541C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92131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6CB2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1C66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03F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1319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E65D7-1459-41FD-8EBF-D0E37132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2014-04-16T09:21:00Z</dcterms:created>
  <dcterms:modified xsi:type="dcterms:W3CDTF">2014-09-12T11:22:00Z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